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88462" w14:textId="77777777" w:rsidR="002C0823" w:rsidRDefault="002C0823">
      <w:bookmarkStart w:id="0" w:name="_GoBack"/>
      <w:bookmarkEnd w:id="0"/>
      <w:r>
        <w:t xml:space="preserve">Proposal for Haunted Adventure </w:t>
      </w:r>
      <w:smartTag w:uri="urn:schemas-microsoft-com:office:smarttags" w:element="City">
        <w:smartTag w:uri="urn:schemas-microsoft-com:office:smarttags" w:element="place">
          <w:r>
            <w:t>Tours</w:t>
          </w:r>
        </w:smartTag>
      </w:smartTag>
    </w:p>
    <w:p w14:paraId="14BB9306" w14:textId="77777777" w:rsidR="002C0823" w:rsidRDefault="002C0823">
      <w:pPr>
        <w:numPr>
          <w:ins w:id="1" w:author="Marguerite Caunt" w:date="2010-03-30T13:52:00Z"/>
        </w:numPr>
      </w:pPr>
      <w:r>
        <w:t>Our preliminary research shows that the following t</w:t>
      </w:r>
      <w:r w:rsidR="00125059">
        <w:t xml:space="preserve">ours are popular with travelers. </w:t>
      </w:r>
      <w:r>
        <w:t>These tours are broken down into adventure types:</w:t>
      </w:r>
    </w:p>
    <w:p w14:paraId="7B04048C" w14:textId="77777777" w:rsidR="002C0823" w:rsidRDefault="002C0823">
      <w:r>
        <w:t>Haunted Sites</w:t>
      </w:r>
    </w:p>
    <w:p w14:paraId="642F77FA" w14:textId="77777777" w:rsidR="002C0823" w:rsidRDefault="002C0823">
      <w:r>
        <w:t>The following buildings are known (with documented sightings) to be haunted:</w:t>
      </w:r>
    </w:p>
    <w:p w14:paraId="0C1A9B19" w14:textId="77777777" w:rsidR="002C0823" w:rsidRDefault="002C0823">
      <w:smartTag w:uri="urn:schemas-microsoft-com:office:smarttags" w:element="City">
        <w:smartTag w:uri="urn:schemas-microsoft-com:office:smarttags" w:element="place">
          <w:r>
            <w:t>Borley Rectory</w:t>
          </w:r>
        </w:smartTag>
        <w:r>
          <w:t xml:space="preserve">, </w:t>
        </w:r>
        <w:smartTag w:uri="urn:schemas-microsoft-com:office:smarttags" w:element="country-region">
          <w:r>
            <w:t>Britain</w:t>
          </w:r>
        </w:smartTag>
      </w:smartTag>
    </w:p>
    <w:p w14:paraId="73BCC96C" w14:textId="77777777" w:rsidR="002C0823" w:rsidRDefault="002C0823">
      <w:r>
        <w:t xml:space="preserve">The Whaley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t>House</w:t>
            </w:r>
          </w:smartTag>
          <w:r>
            <w:t xml:space="preserve">, </w:t>
          </w:r>
          <w:smartTag w:uri="urn:schemas-microsoft-com:office:smarttags" w:element="State">
            <w:r>
              <w:t>California</w:t>
            </w:r>
          </w:smartTag>
          <w:r>
            <w:t xml:space="preserve">, </w:t>
          </w:r>
          <w:smartTag w:uri="urn:schemas-microsoft-com:office:smarttags" w:element="country-region">
            <w:r>
              <w:t>USA</w:t>
            </w:r>
          </w:smartTag>
        </w:smartTag>
      </w:smartTag>
    </w:p>
    <w:p w14:paraId="2C882F0B" w14:textId="77777777" w:rsidR="002C0823" w:rsidRDefault="002C0823"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t>Edinburgh Castle</w:t>
            </w:r>
          </w:smartTag>
          <w:r>
            <w:t xml:space="preserve">, </w:t>
          </w:r>
          <w:smartTag w:uri="urn:schemas-microsoft-com:office:smarttags" w:element="country-region">
            <w:r>
              <w:t>Scotland</w:t>
            </w:r>
          </w:smartTag>
        </w:smartTag>
      </w:smartTag>
    </w:p>
    <w:p w14:paraId="7F8187BE" w14:textId="77777777" w:rsidR="002C0823" w:rsidRDefault="002C0823">
      <w:r>
        <w:t xml:space="preserve">Monte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t>Cristo Homestead</w:t>
            </w:r>
          </w:smartTag>
          <w:r>
            <w:t xml:space="preserve">, </w:t>
          </w:r>
          <w:smartTag w:uri="urn:schemas-microsoft-com:office:smarttags" w:element="State">
            <w:r>
              <w:t>New South Wales</w:t>
            </w:r>
          </w:smartTag>
        </w:smartTag>
      </w:smartTag>
    </w:p>
    <w:p w14:paraId="2741808E" w14:textId="77777777" w:rsidR="002C0823" w:rsidRDefault="002C0823">
      <w:r>
        <w:t xml:space="preserve">Okiku’s Well at </w:t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t>Hameji Castle</w:t>
            </w:r>
          </w:smartTag>
          <w:r>
            <w:t xml:space="preserve">, </w:t>
          </w:r>
          <w:smartTag w:uri="urn:schemas-microsoft-com:office:smarttags" w:element="country-region">
            <w:r>
              <w:t>Japan</w:t>
            </w:r>
          </w:smartTag>
        </w:smartTag>
      </w:smartTag>
    </w:p>
    <w:p w14:paraId="16ED9D15" w14:textId="77777777" w:rsidR="002C0823" w:rsidRDefault="002C0823">
      <w:r>
        <w:t xml:space="preserve">The Colosseum, </w:t>
      </w:r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</w:p>
    <w:p w14:paraId="34AFEBC5" w14:textId="77777777" w:rsidR="002C0823" w:rsidRPr="009540A2" w:rsidRDefault="002C0823">
      <w:smartTag w:uri="urn:schemas:contacts" w:element="Sn">
        <w:r w:rsidRPr="009540A2">
          <w:rPr>
            <w:rStyle w:val="bold14"/>
            <w:bCs/>
            <w:sz w:val="21"/>
            <w:szCs w:val="21"/>
          </w:rPr>
          <w:t>St.</w:t>
        </w:r>
      </w:smartTag>
      <w:r w:rsidRPr="009540A2">
        <w:rPr>
          <w:rStyle w:val="bold14"/>
          <w:bCs/>
          <w:sz w:val="21"/>
          <w:szCs w:val="21"/>
        </w:rPr>
        <w:t xml:space="preserve"> </w:t>
      </w:r>
      <w:smartTag w:uri="urn:schemas:contacts" w:element="middlename">
        <w:r w:rsidRPr="009540A2">
          <w:rPr>
            <w:rStyle w:val="bold14"/>
            <w:bCs/>
            <w:sz w:val="21"/>
            <w:szCs w:val="21"/>
          </w:rPr>
          <w:t>Francis</w:t>
        </w:r>
      </w:smartTag>
      <w:r w:rsidRPr="009540A2">
        <w:rPr>
          <w:rStyle w:val="bold14"/>
          <w:bCs/>
          <w:sz w:val="21"/>
          <w:szCs w:val="21"/>
        </w:rPr>
        <w:t xml:space="preserve"> </w:t>
      </w:r>
      <w:smartTag w:uri="urn:schemas:contacts" w:element="middlename">
        <w:r w:rsidRPr="009540A2">
          <w:rPr>
            <w:rStyle w:val="bold14"/>
            <w:bCs/>
            <w:sz w:val="21"/>
            <w:szCs w:val="21"/>
          </w:rPr>
          <w:t>Xavier</w:t>
        </w:r>
      </w:smartTag>
      <w:r w:rsidRPr="009540A2">
        <w:rPr>
          <w:rStyle w:val="bold14"/>
          <w:bCs/>
          <w:sz w:val="21"/>
          <w:szCs w:val="21"/>
        </w:rPr>
        <w:t xml:space="preserve"> </w:t>
      </w:r>
      <w:smartTag w:uri="urn:schemas:contacts" w:element="Sn">
        <w:r w:rsidRPr="009540A2">
          <w:rPr>
            <w:rStyle w:val="bold14"/>
            <w:bCs/>
            <w:sz w:val="21"/>
            <w:szCs w:val="21"/>
          </w:rPr>
          <w:t>University</w:t>
        </w:r>
      </w:smartTag>
      <w:r w:rsidRPr="009540A2">
        <w:rPr>
          <w:rStyle w:val="bold14"/>
          <w:bCs/>
          <w:sz w:val="21"/>
          <w:szCs w:val="21"/>
        </w:rPr>
        <w:t xml:space="preserve">, Mount </w:t>
      </w:r>
      <w:smartTag w:uri="urn:schemas:contacts" w:element="Sn">
        <w:r w:rsidRPr="009540A2">
          <w:rPr>
            <w:rStyle w:val="bold14"/>
            <w:bCs/>
            <w:sz w:val="21"/>
            <w:szCs w:val="21"/>
          </w:rPr>
          <w:t>St.</w:t>
        </w:r>
      </w:smartTag>
      <w:r w:rsidRPr="009540A2">
        <w:rPr>
          <w:rStyle w:val="bold14"/>
          <w:bCs/>
          <w:sz w:val="21"/>
          <w:szCs w:val="21"/>
        </w:rPr>
        <w:t xml:space="preserve"> </w:t>
      </w:r>
      <w:smartTag w:uri="urn:schemas:contacts" w:element="middlename">
        <w:r w:rsidRPr="009540A2">
          <w:rPr>
            <w:rStyle w:val="bold14"/>
            <w:bCs/>
            <w:sz w:val="21"/>
            <w:szCs w:val="21"/>
          </w:rPr>
          <w:t>Bernard</w:t>
        </w:r>
      </w:smartTag>
      <w:r w:rsidRPr="009540A2">
        <w:rPr>
          <w:rStyle w:val="bold14"/>
          <w:bCs/>
          <w:sz w:val="21"/>
          <w:szCs w:val="21"/>
        </w:rPr>
        <w:t xml:space="preserve"> </w:t>
      </w:r>
      <w:smartTag w:uri="urn:schemas:contacts" w:element="Sn">
        <w:r w:rsidRPr="009540A2">
          <w:rPr>
            <w:rStyle w:val="bold14"/>
            <w:bCs/>
            <w:sz w:val="21"/>
            <w:szCs w:val="21"/>
          </w:rPr>
          <w:t>College</w:t>
        </w:r>
      </w:smartTag>
      <w:r w:rsidRPr="009540A2">
        <w:rPr>
          <w:rStyle w:val="bold14"/>
          <w:bCs/>
          <w:sz w:val="21"/>
          <w:szCs w:val="21"/>
        </w:rPr>
        <w:t xml:space="preserve">, Antigonish, </w:t>
      </w:r>
      <w:smartTag w:uri="urn:schemas-microsoft-com:office:smarttags" w:element="State">
        <w:r w:rsidRPr="009540A2">
          <w:rPr>
            <w:rStyle w:val="bold14"/>
            <w:bCs/>
            <w:sz w:val="21"/>
            <w:szCs w:val="21"/>
          </w:rPr>
          <w:t>Nova Scotia</w:t>
        </w:r>
      </w:smartTag>
      <w:r>
        <w:rPr>
          <w:rStyle w:val="bold14"/>
          <w:bCs/>
          <w:sz w:val="21"/>
          <w:szCs w:val="21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rStyle w:val="bold14"/>
              <w:bCs/>
              <w:sz w:val="21"/>
              <w:szCs w:val="21"/>
            </w:rPr>
            <w:t>Canada</w:t>
          </w:r>
        </w:smartTag>
      </w:smartTag>
    </w:p>
    <w:p w14:paraId="5BF4C6CC" w14:textId="77777777" w:rsidR="002C0823" w:rsidRDefault="002C0823">
      <w:r>
        <w:t>Celebrity Burial Sites</w:t>
      </w:r>
    </w:p>
    <w:p w14:paraId="587B5EF8" w14:textId="77777777" w:rsidR="002C0823" w:rsidRDefault="002C0823">
      <w:r>
        <w:t xml:space="preserve">Many famous people (including some entertainers) are buried here: </w:t>
      </w:r>
    </w:p>
    <w:p w14:paraId="0FF7284A" w14:textId="77777777" w:rsidR="002C0823" w:rsidRDefault="002C0823">
      <w:smartTag w:uri="urn:schemas-microsoft-com:office:smarttags" w:element="City">
        <w:r>
          <w:t>Arlington</w:t>
        </w:r>
        <w:r w:rsidRPr="00A3320A">
          <w:t xml:space="preserve"> </w:t>
        </w:r>
        <w:r>
          <w:t>National Cemetery</w:t>
        </w:r>
      </w:smartTag>
      <w:r>
        <w:t xml:space="preserve">, </w:t>
      </w:r>
      <w:smartTag w:uri="urn:schemas-microsoft-com:office:smarttags" w:element="State">
        <w:r>
          <w:t>Washington</w:t>
        </w:r>
      </w:smartTag>
      <w:r>
        <w:t xml:space="preserve">, DC, </w:t>
      </w:r>
      <w:smartTag w:uri="urn:schemas-microsoft-com:office:smarttags" w:element="country-region">
        <w:r>
          <w:t>USA</w:t>
        </w:r>
      </w:smartTag>
      <w:r>
        <w:t xml:space="preserve"> (</w:t>
      </w:r>
      <w:smartTag w:uri="urn:schemas-microsoft-com:office:smarttags" w:element="place">
        <w:smartTag w:uri="urn:schemas-microsoft-com:office:smarttags" w:element="country-region">
          <w:r>
            <w:t>US</w:t>
          </w:r>
        </w:smartTag>
      </w:smartTag>
      <w:r>
        <w:t xml:space="preserve"> Presidents, Albert Einstein, Martin Luther King, National World War II Memorial, etc.)</w:t>
      </w:r>
    </w:p>
    <w:p w14:paraId="17D14A58" w14:textId="77777777" w:rsidR="002C0823" w:rsidRDefault="002C0823">
      <w:r>
        <w:t>Tomb of the Unknown Soldier, Europe (Paris, London, Bucharest, Athens, etc.)</w:t>
      </w:r>
    </w:p>
    <w:p w14:paraId="531DD2EE" w14:textId="77777777" w:rsidR="002C0823" w:rsidRDefault="002C0823">
      <w:r>
        <w:t xml:space="preserve">Pierce Brothers Westwood Village Memorial Park Cemetery, </w:t>
      </w:r>
      <w:smartTag w:uri="urn:schemas-microsoft-com:office:smarttags" w:element="place">
        <w:smartTag w:uri="urn:schemas-microsoft-com:office:smarttags" w:element="City">
          <w:r>
            <w:t>Los Angeles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  <w:r>
        <w:t xml:space="preserve"> (Marilyn Monroe, Burt Lancaster, Jack Lemmon, Rodney Dangerfield, etc.)</w:t>
      </w:r>
    </w:p>
    <w:p w14:paraId="3A31E0CF" w14:textId="77777777" w:rsidR="002C0823" w:rsidRDefault="002C0823">
      <w:r>
        <w:t xml:space="preserve">Forest Lawn Hollywood Hills, </w:t>
      </w:r>
      <w:smartTag w:uri="urn:schemas-microsoft-com:office:smarttags" w:element="country-region">
        <w:smartTag w:uri="urn:schemas-microsoft-com:office:smarttags" w:element="country-region">
          <w:r>
            <w:t>Los Angeles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  <w:r>
        <w:t xml:space="preserve"> (Bette Davis, Lucille Ball, David Carradine, Stan Laurel, etc.)</w:t>
      </w:r>
    </w:p>
    <w:p w14:paraId="268A31B4" w14:textId="77777777" w:rsidR="002C0823" w:rsidRDefault="002C0823">
      <w:r>
        <w:t xml:space="preserve">Pere Lachaise, </w:t>
      </w:r>
      <w:smartTag w:uri="urn:schemas-microsoft-com:office:smarttags" w:element="country-region">
        <w:smartTag w:uri="urn:schemas-microsoft-com:office:smarttags" w:element="country-region">
          <w:r>
            <w:t>Paris</w:t>
          </w:r>
        </w:smartTag>
        <w:r>
          <w:t xml:space="preserve">, </w:t>
        </w:r>
        <w:smartTag w:uri="urn:schemas-microsoft-com:office:smarttags" w:element="country-region">
          <w:r>
            <w:t>France</w:t>
          </w:r>
        </w:smartTag>
      </w:smartTag>
      <w:r>
        <w:t xml:space="preserve"> (Oscar Wilde, Gertrude Stein, Edith Piaf, Jim Morrison, etc.)</w:t>
      </w:r>
    </w:p>
    <w:p w14:paraId="1EA18B54" w14:textId="77777777" w:rsidR="002C0823" w:rsidRDefault="002C0823">
      <w:r>
        <w:t xml:space="preserve">Halloween Theme/Haunted </w:t>
      </w:r>
      <w:smartTag w:uri="urn:schemas-microsoft-com:office:smarttags" w:element="country-region">
        <w:r>
          <w:t>Tours</w:t>
        </w:r>
      </w:smartTag>
    </w:p>
    <w:p w14:paraId="366ACD30" w14:textId="77777777" w:rsidR="002C0823" w:rsidRDefault="002C0823">
      <w:r>
        <w:t>These tours include a ghostly theme which could be offer</w:t>
      </w:r>
      <w:r w:rsidR="00125059">
        <w:t>ed at Halloween</w:t>
      </w:r>
      <w:r>
        <w:t>:</w:t>
      </w:r>
    </w:p>
    <w:p w14:paraId="3A4E82B4" w14:textId="77777777" w:rsidR="002C0823" w:rsidRDefault="002C0823">
      <w:r>
        <w:t xml:space="preserve">Ghost </w:t>
      </w:r>
      <w:smartTag w:uri="urn:schemas-microsoft-com:office:smarttags" w:element="country-region">
        <w:r>
          <w:t>Tours</w:t>
        </w:r>
      </w:smartTag>
      <w:r>
        <w:t xml:space="preserve"> of </w:t>
      </w:r>
      <w:smartTag w:uri="urn:schemas-microsoft-com:office:smarttags" w:element="country-region">
        <w:smartTag w:uri="urn:schemas-microsoft-com:office:smarttags" w:element="country-region">
          <w:r>
            <w:t>Southern Ontario</w:t>
          </w:r>
        </w:smartTag>
        <w:r>
          <w:t xml:space="preserve">, </w:t>
        </w:r>
        <w:smartTag w:uri="urn:schemas-microsoft-com:office:smarttags" w:element="country-region">
          <w:r>
            <w:t>Canada</w:t>
          </w:r>
        </w:smartTag>
      </w:smartTag>
    </w:p>
    <w:p w14:paraId="70F90C2E" w14:textId="77777777" w:rsidR="002C0823" w:rsidRDefault="002C0823">
      <w:r>
        <w:t xml:space="preserve">Haunted Ghost </w:t>
      </w:r>
      <w:smartTag w:uri="urn:schemas-microsoft-com:office:smarttags" w:element="country-region">
        <w:r>
          <w:t>Tours</w:t>
        </w:r>
      </w:smartTag>
      <w:r>
        <w:t xml:space="preserve"> of </w:t>
      </w:r>
      <w:smartTag w:uri="urn:schemas-microsoft-com:office:smarttags" w:element="country-region">
        <w:r>
          <w:t>England</w:t>
        </w:r>
      </w:smartTag>
      <w:r>
        <w:t xml:space="preserve">, </w:t>
      </w:r>
      <w:smartTag w:uri="urn:schemas-microsoft-com:office:smarttags" w:element="country-region">
        <w:r>
          <w:t>UK</w:t>
        </w:r>
      </w:smartTag>
    </w:p>
    <w:p w14:paraId="1D5523EB" w14:textId="77777777" w:rsidR="002C0823" w:rsidRDefault="002C0823">
      <w:r>
        <w:t xml:space="preserve">Haunted Hollywood </w:t>
      </w:r>
      <w:smartTag w:uri="urn:schemas-microsoft-com:office:smarttags" w:element="country-region">
        <w:smartTag w:uri="urn:schemas-microsoft-com:office:smarttags" w:element="country-region">
          <w:r>
            <w:t>Tours</w:t>
          </w:r>
        </w:smartTag>
        <w:r>
          <w:t xml:space="preserve">, </w:t>
        </w:r>
        <w:smartTag w:uri="urn:schemas-microsoft-com:office:smarttags" w:element="country-region">
          <w:r>
            <w:t>California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</w:p>
    <w:p w14:paraId="664FB4BA" w14:textId="77777777" w:rsidR="002C0823" w:rsidRDefault="002C0823">
      <w:r>
        <w:lastRenderedPageBreak/>
        <w:t xml:space="preserve">Hollywood Underground </w:t>
      </w:r>
      <w:smartTag w:uri="urn:schemas-microsoft-com:office:smarttags" w:element="country-region">
        <w:r>
          <w:t>Tours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country-region">
          <w:r>
            <w:t>Los Angeles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</w:p>
    <w:p w14:paraId="1AD532EB" w14:textId="77777777" w:rsidR="002C0823" w:rsidRDefault="002C0823">
      <w:r>
        <w:t xml:space="preserve">Dracular Halloween </w:t>
      </w:r>
      <w:smartTag w:uri="urn:schemas-microsoft-com:office:smarttags" w:element="country-region">
        <w:r>
          <w:t>Tours</w:t>
        </w:r>
      </w:smartTag>
      <w:r>
        <w:t xml:space="preserve">, </w:t>
      </w:r>
      <w:smartTag w:uri="urn:schemas-microsoft-com:office:smarttags" w:element="country-region">
        <w:r>
          <w:t>Bucharest</w:t>
        </w:r>
      </w:smartTag>
    </w:p>
    <w:p w14:paraId="000F11B4" w14:textId="77777777" w:rsidR="002C0823" w:rsidRDefault="002C0823">
      <w:r>
        <w:t xml:space="preserve">Halloween Haunting </w:t>
      </w:r>
      <w:smartTag w:uri="urn:schemas-microsoft-com:office:smarttags" w:element="country-region">
        <w:r>
          <w:t>Tours</w:t>
        </w:r>
      </w:smartTag>
      <w:r>
        <w:t xml:space="preserve">, </w:t>
      </w:r>
      <w:smartTag w:uri="urn:schemas-microsoft-com:office:smarttags" w:element="country-region">
        <w:r>
          <w:t>Mountfichet</w:t>
        </w:r>
      </w:smartTag>
      <w:r>
        <w:t xml:space="preserve"> </w:t>
      </w:r>
      <w:smartTag w:uri="urn:schemas-microsoft-com:office:smarttags" w:element="country-region">
        <w:r>
          <w:t>Castle</w:t>
        </w:r>
      </w:smartTag>
      <w:r>
        <w:t xml:space="preserve">, </w:t>
      </w:r>
      <w:smartTag w:uri="urn:schemas-microsoft-com:office:smarttags" w:element="country-region">
        <w:smartTag w:uri="urn:schemas-microsoft-com:office:smarttags" w:element="country-region">
          <w:r>
            <w:t>Essex</w:t>
          </w:r>
        </w:smartTag>
        <w:r>
          <w:t xml:space="preserve">, </w:t>
        </w:r>
        <w:smartTag w:uri="urn:schemas-microsoft-com:office:smarttags" w:element="country-region">
          <w:r>
            <w:t>UK</w:t>
          </w:r>
        </w:smartTag>
      </w:smartTag>
    </w:p>
    <w:p w14:paraId="5D26DFEF" w14:textId="77777777" w:rsidR="002C0823" w:rsidRDefault="002C0823">
      <w:r>
        <w:t xml:space="preserve">Paranormal </w:t>
      </w:r>
      <w:smartTag w:uri="urn:schemas-microsoft-com:office:smarttags" w:element="country-region">
        <w:r>
          <w:t>Tours</w:t>
        </w:r>
      </w:smartTag>
      <w:r>
        <w:t xml:space="preserve"> at Waverly </w:t>
      </w:r>
      <w:smartTag w:uri="urn:schemas-microsoft-com:office:smarttags" w:element="country-region">
        <w:smartTag w:uri="urn:schemas-microsoft-com:office:smarttags" w:element="country-region">
          <w:r>
            <w:t>Sanatorium</w:t>
          </w:r>
        </w:smartTag>
        <w:r>
          <w:t xml:space="preserve">, </w:t>
        </w:r>
        <w:smartTag w:uri="urn:schemas-microsoft-com:office:smarttags" w:element="country-region">
          <w:r>
            <w:t>Kentucky</w:t>
          </w:r>
        </w:smartTag>
        <w:r>
          <w:t xml:space="preserve">, </w:t>
        </w:r>
        <w:smartTag w:uri="urn:schemas-microsoft-com:office:smarttags" w:element="country-region">
          <w:r>
            <w:t>USA</w:t>
          </w:r>
        </w:smartTag>
      </w:smartTag>
    </w:p>
    <w:p w14:paraId="3769C0D9" w14:textId="77777777" w:rsidR="002C0823" w:rsidRDefault="002C0823"/>
    <w:sectPr w:rsidR="002C0823" w:rsidSect="00C47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F9"/>
    <w:rsid w:val="00024C2D"/>
    <w:rsid w:val="00125059"/>
    <w:rsid w:val="002101BC"/>
    <w:rsid w:val="00214613"/>
    <w:rsid w:val="002C0823"/>
    <w:rsid w:val="002D2473"/>
    <w:rsid w:val="003C46AA"/>
    <w:rsid w:val="0081750A"/>
    <w:rsid w:val="0087304F"/>
    <w:rsid w:val="00886407"/>
    <w:rsid w:val="008E05B4"/>
    <w:rsid w:val="009540A2"/>
    <w:rsid w:val="00A3320A"/>
    <w:rsid w:val="00B969F0"/>
    <w:rsid w:val="00C475CA"/>
    <w:rsid w:val="00C560D0"/>
    <w:rsid w:val="00C60F2D"/>
    <w:rsid w:val="00C6353B"/>
    <w:rsid w:val="00D53890"/>
    <w:rsid w:val="00E110F9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:contacts" w:name="middlename"/>
  <w:smartTagType w:namespaceuri="urn:schemas:contacts" w:name="Sn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94F7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14">
    <w:name w:val="bold_14"/>
    <w:uiPriority w:val="99"/>
    <w:rsid w:val="009540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24C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14">
    <w:name w:val="bold_14"/>
    <w:uiPriority w:val="99"/>
    <w:rsid w:val="009540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24C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639B6B-BC8F-43E2-A27B-A46D05CE6642}"/>
</file>

<file path=customXml/itemProps2.xml><?xml version="1.0" encoding="utf-8"?>
<ds:datastoreItem xmlns:ds="http://schemas.openxmlformats.org/officeDocument/2006/customXml" ds:itemID="{D1433F8E-2078-4EE9-85FC-C5364D525A47}"/>
</file>

<file path=customXml/itemProps3.xml><?xml version="1.0" encoding="utf-8"?>
<ds:datastoreItem xmlns:ds="http://schemas.openxmlformats.org/officeDocument/2006/customXml" ds:itemID="{6C527E8C-C64B-4212-8FCD-A7D2073EB7C5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 Haunted Adventure Tours</vt:lpstr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Haunted Adventure Tours</dc:title>
  <dc:creator>CCI Learning Solutions Inc.</dc:creator>
  <cp:lastModifiedBy>Tolano Adventures</cp:lastModifiedBy>
  <cp:revision>3</cp:revision>
  <dcterms:created xsi:type="dcterms:W3CDTF">2010-04-01T20:56:00Z</dcterms:created>
  <dcterms:modified xsi:type="dcterms:W3CDTF">2010-04-27T17:52:00Z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